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C7360" w14:textId="3BF42036" w:rsidR="00333ED5" w:rsidRPr="00093D31" w:rsidRDefault="00333ED5" w:rsidP="00333ED5">
      <w:pPr>
        <w:shd w:val="clear" w:color="auto" w:fill="FFFFFF"/>
        <w:tabs>
          <w:tab w:val="left" w:pos="269"/>
        </w:tabs>
        <w:spacing w:before="0" w:line="276" w:lineRule="auto"/>
        <w:ind w:left="3402" w:right="6"/>
        <w:contextualSpacing/>
        <w:jc w:val="right"/>
        <w:rPr>
          <w:rFonts w:cstheme="minorHAnsi"/>
          <w:i/>
          <w:iCs/>
          <w:color w:val="000000" w:themeColor="text1"/>
          <w:spacing w:val="-2"/>
          <w:sz w:val="20"/>
          <w:szCs w:val="20"/>
        </w:rPr>
      </w:pPr>
      <w:bookmarkStart w:id="0" w:name="_Hlk193309264"/>
      <w:r w:rsidRPr="00093D31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 xml:space="preserve">Załącznik nr </w:t>
      </w:r>
      <w:r w:rsidR="001E05EB" w:rsidRPr="00093D31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>1</w:t>
      </w:r>
      <w:r w:rsidRPr="00093D31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 xml:space="preserve"> </w:t>
      </w:r>
    </w:p>
    <w:p w14:paraId="07A330C1" w14:textId="2F06B056" w:rsidR="00333ED5" w:rsidRPr="00093D31" w:rsidRDefault="00333ED5" w:rsidP="00333ED5">
      <w:pPr>
        <w:spacing w:before="0" w:after="0" w:line="276" w:lineRule="auto"/>
        <w:jc w:val="right"/>
        <w:rPr>
          <w:color w:val="000000" w:themeColor="text1"/>
          <w:sz w:val="20"/>
          <w:szCs w:val="20"/>
          <w:lang w:eastAsia="pl-PL"/>
        </w:rPr>
      </w:pPr>
      <w:r w:rsidRPr="00093D31">
        <w:rPr>
          <w:rFonts w:cstheme="minorHAnsi"/>
          <w:i/>
          <w:iCs/>
          <w:color w:val="000000" w:themeColor="text1"/>
          <w:spacing w:val="-2"/>
          <w:sz w:val="20"/>
          <w:szCs w:val="20"/>
        </w:rPr>
        <w:t xml:space="preserve">do zapytania ofertowego </w:t>
      </w:r>
      <w:r w:rsidRPr="00093D31">
        <w:rPr>
          <w:rFonts w:asciiTheme="minorHAnsi" w:hAnsiTheme="minorHAnsi" w:cstheme="minorHAnsi"/>
          <w:color w:val="000000" w:themeColor="text1"/>
          <w:sz w:val="20"/>
          <w:szCs w:val="20"/>
        </w:rPr>
        <w:t>WKS.2403.3</w:t>
      </w:r>
      <w:del w:id="1" w:author="M.Rudnik" w:date="2025-11-14T10:59:00Z" w16du:dateUtc="2025-11-14T09:59:00Z">
        <w:r w:rsidRPr="00093D31" w:rsidDel="00CB1E8E">
          <w:rPr>
            <w:rFonts w:asciiTheme="minorHAnsi" w:hAnsiTheme="minorHAnsi" w:cstheme="minorHAnsi"/>
            <w:color w:val="000000" w:themeColor="text1"/>
            <w:sz w:val="20"/>
            <w:szCs w:val="20"/>
          </w:rPr>
          <w:delText>.</w:delText>
        </w:r>
        <w:r w:rsidR="00F4054E" w:rsidRPr="00093D31" w:rsidDel="00CB1E8E">
          <w:rPr>
            <w:rFonts w:asciiTheme="minorHAnsi" w:hAnsiTheme="minorHAnsi" w:cstheme="minorHAnsi"/>
            <w:color w:val="000000" w:themeColor="text1"/>
            <w:sz w:val="20"/>
            <w:szCs w:val="20"/>
          </w:rPr>
          <w:delText>........</w:delText>
        </w:r>
        <w:r w:rsidRPr="00093D31" w:rsidDel="00CB1E8E">
          <w:rPr>
            <w:rFonts w:asciiTheme="minorHAnsi" w:hAnsiTheme="minorHAnsi" w:cstheme="minorHAnsi"/>
            <w:color w:val="000000" w:themeColor="text1"/>
            <w:sz w:val="20"/>
            <w:szCs w:val="20"/>
          </w:rPr>
          <w:delText>.</w:delText>
        </w:r>
      </w:del>
      <w:ins w:id="2" w:author="M.Rudnik" w:date="2025-11-14T10:59:00Z" w16du:dateUtc="2025-11-14T09:59:00Z">
        <w:r w:rsidR="00CB1E8E" w:rsidRPr="00093D31">
          <w:rPr>
            <w:rFonts w:asciiTheme="minorHAnsi" w:hAnsiTheme="minorHAnsi" w:cstheme="minorHAnsi"/>
            <w:color w:val="000000" w:themeColor="text1"/>
            <w:sz w:val="20"/>
            <w:szCs w:val="20"/>
          </w:rPr>
          <w:t>.</w:t>
        </w:r>
        <w:r w:rsidR="00CB1E8E">
          <w:rPr>
            <w:rFonts w:asciiTheme="minorHAnsi" w:hAnsiTheme="minorHAnsi" w:cstheme="minorHAnsi"/>
            <w:color w:val="000000" w:themeColor="text1"/>
            <w:sz w:val="20"/>
            <w:szCs w:val="20"/>
          </w:rPr>
          <w:t>162</w:t>
        </w:r>
        <w:r w:rsidR="00CB1E8E" w:rsidRPr="00093D31">
          <w:rPr>
            <w:rFonts w:asciiTheme="minorHAnsi" w:hAnsiTheme="minorHAnsi" w:cstheme="minorHAnsi"/>
            <w:color w:val="000000" w:themeColor="text1"/>
            <w:sz w:val="20"/>
            <w:szCs w:val="20"/>
          </w:rPr>
          <w:t>.</w:t>
        </w:r>
      </w:ins>
      <w:r w:rsidRPr="00093D31">
        <w:rPr>
          <w:rFonts w:asciiTheme="minorHAnsi" w:hAnsiTheme="minorHAnsi" w:cstheme="minorHAnsi"/>
          <w:color w:val="000000" w:themeColor="text1"/>
          <w:sz w:val="20"/>
          <w:szCs w:val="20"/>
        </w:rPr>
        <w:t>2025</w:t>
      </w:r>
    </w:p>
    <w:bookmarkEnd w:id="0"/>
    <w:p w14:paraId="115AF6D8" w14:textId="77777777" w:rsidR="00022502" w:rsidRPr="00093D31" w:rsidRDefault="00022502" w:rsidP="00AF3C87">
      <w:pPr>
        <w:tabs>
          <w:tab w:val="left" w:pos="5986"/>
        </w:tabs>
        <w:spacing w:before="0" w:after="0" w:line="30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ZAMAWIAJĄCY: </w:t>
      </w:r>
    </w:p>
    <w:p w14:paraId="00C6F415" w14:textId="77777777" w:rsidR="000813F6" w:rsidRPr="00093D31" w:rsidRDefault="000813F6" w:rsidP="00AF3C87">
      <w:pPr>
        <w:pStyle w:val="Akapitzlist"/>
        <w:spacing w:before="0" w:after="0"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Powiat Wołomiński</w:t>
      </w:r>
    </w:p>
    <w:p w14:paraId="6B8E759C" w14:textId="77777777" w:rsidR="000813F6" w:rsidRPr="00093D31" w:rsidRDefault="000813F6" w:rsidP="00AF3C87">
      <w:pPr>
        <w:pStyle w:val="Akapitzlist"/>
        <w:spacing w:before="0" w:after="0"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05-200 Wołomin</w:t>
      </w:r>
    </w:p>
    <w:p w14:paraId="5342D36A" w14:textId="77777777" w:rsidR="000813F6" w:rsidRPr="00093D31" w:rsidRDefault="000813F6" w:rsidP="00AF3C87">
      <w:pPr>
        <w:pStyle w:val="Akapitzlist"/>
        <w:spacing w:before="0" w:after="0"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ul. Prądzyńskiego 3</w:t>
      </w:r>
    </w:p>
    <w:p w14:paraId="3C1C248B" w14:textId="77777777" w:rsidR="007B419A" w:rsidRPr="00093D31" w:rsidRDefault="007B419A" w:rsidP="00AF3C87">
      <w:pPr>
        <w:pStyle w:val="Akapitzlist"/>
        <w:spacing w:before="0" w:after="0"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NIP: 125-09-40-609 </w:t>
      </w:r>
    </w:p>
    <w:p w14:paraId="2E9E8BC0" w14:textId="1EB2C5C9" w:rsidR="007B419A" w:rsidRPr="00093D31" w:rsidRDefault="007B419A" w:rsidP="00AF3C87">
      <w:pPr>
        <w:pStyle w:val="Akapitzlist"/>
        <w:spacing w:before="0" w:after="0"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REGON: 013269344</w:t>
      </w:r>
    </w:p>
    <w:p w14:paraId="3C65E101" w14:textId="795B2DB3" w:rsidR="000813F6" w:rsidRPr="00093D31" w:rsidRDefault="000813F6" w:rsidP="00AF3C87">
      <w:pPr>
        <w:pStyle w:val="Akapitzlist"/>
        <w:spacing w:before="0" w:after="0"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e-mail: </w:t>
      </w:r>
      <w:hyperlink r:id="rId11" w:history="1">
        <w:r w:rsidRPr="00093D31">
          <w:rPr>
            <w:rStyle w:val="Hipercze"/>
            <w:rFonts w:asciiTheme="minorHAnsi" w:hAnsiTheme="minorHAnsi" w:cstheme="minorHAnsi"/>
            <w:b/>
            <w:bCs/>
            <w:color w:val="000000" w:themeColor="text1"/>
            <w:sz w:val="22"/>
            <w:szCs w:val="22"/>
            <w:lang w:eastAsia="pl-PL"/>
          </w:rPr>
          <w:t>kancelaria@powiat-wolominski.pl</w:t>
        </w:r>
      </w:hyperlink>
    </w:p>
    <w:p w14:paraId="7D1F6895" w14:textId="77777777" w:rsidR="00022502" w:rsidRDefault="00022502" w:rsidP="00AF3C87">
      <w:pPr>
        <w:tabs>
          <w:tab w:val="left" w:pos="5986"/>
        </w:tabs>
        <w:spacing w:before="0" w:after="0" w:line="30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FDEE1F2" w14:textId="77777777" w:rsidR="00093D31" w:rsidRPr="00093D31" w:rsidRDefault="00093D31" w:rsidP="00AF3C87">
      <w:pPr>
        <w:tabs>
          <w:tab w:val="left" w:pos="5986"/>
        </w:tabs>
        <w:spacing w:before="0" w:after="0" w:line="30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EDBC7B9" w14:textId="4DCA9361" w:rsidR="00AE174B" w:rsidRDefault="00AE174B" w:rsidP="00AF3C87">
      <w:pPr>
        <w:tabs>
          <w:tab w:val="left" w:pos="5986"/>
        </w:tabs>
        <w:spacing w:before="0" w:after="0" w:line="30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OPIS PRZEDMIOTU ZAMÓWIENIA</w:t>
      </w:r>
    </w:p>
    <w:p w14:paraId="213C4AC6" w14:textId="77777777" w:rsidR="00093D31" w:rsidRPr="00093D31" w:rsidRDefault="00093D31" w:rsidP="00AF3C87">
      <w:pPr>
        <w:tabs>
          <w:tab w:val="left" w:pos="5986"/>
        </w:tabs>
        <w:spacing w:before="0" w:after="0" w:line="30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068D5AB" w14:textId="77777777" w:rsidR="00836A45" w:rsidRPr="000E71DE" w:rsidRDefault="00836A45" w:rsidP="00093D31">
      <w:pPr>
        <w:autoSpaceDE w:val="0"/>
        <w:autoSpaceDN w:val="0"/>
        <w:adjustRightInd w:val="0"/>
        <w:spacing w:before="0" w:after="0" w:line="300" w:lineRule="auto"/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</w:pPr>
      <w:bookmarkStart w:id="3" w:name="_Hlk202966283"/>
      <w:bookmarkStart w:id="4" w:name="_Hlk203054969"/>
      <w:r w:rsidRPr="000E71D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na wykonanie usługi szkoleniowej w formie on</w:t>
      </w:r>
      <w:r w:rsidRPr="000E71DE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-line z zakresu </w:t>
      </w:r>
      <w:r w:rsidRPr="000E71DE"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  <w:t>Certified stromshield network</w:t>
      </w:r>
    </w:p>
    <w:p w14:paraId="60D9D916" w14:textId="6CD6A6E5" w:rsidR="00836A45" w:rsidRPr="000E71DE" w:rsidRDefault="00836A45" w:rsidP="00093D31">
      <w:pPr>
        <w:spacing w:before="0"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71DE">
        <w:rPr>
          <w:rFonts w:ascii="Times New Roman" w:eastAsiaTheme="minorEastAsia" w:hAnsi="Times New Roman"/>
          <w:b/>
          <w:bCs/>
          <w:color w:val="000000" w:themeColor="text1"/>
          <w:sz w:val="22"/>
          <w:szCs w:val="22"/>
        </w:rPr>
        <w:t>administrator</w:t>
      </w:r>
      <w:r w:rsidRPr="000E71DE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 dla pracowników Starostwa Powiatowego w Wołominie. Szkolenie</w:t>
      </w:r>
      <w:r w:rsidRPr="000E71D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ED534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powinno odbyć się </w:t>
      </w:r>
      <w:r w:rsidRPr="000E71D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w ramach i na zasadach zgodnych z projektem grantowym pn. „Cyberbezpieczny Samorząd”, </w:t>
      </w: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>tj. w szczególności:</w:t>
      </w:r>
    </w:p>
    <w:p w14:paraId="206A0446" w14:textId="47488FBD" w:rsidR="00836A45" w:rsidRPr="000E71DE" w:rsidRDefault="00836A45" w:rsidP="00093D31">
      <w:pPr>
        <w:spacing w:before="0" w:after="0" w:line="300" w:lineRule="auto"/>
        <w:ind w:left="709" w:right="11" w:hanging="709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ED53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tytuł </w:t>
      </w: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projektu: Bezpieczne Dane, Bezpieczny Samorząd: Modernizacja infrastruktury IT w Powiecie Wołomińskim, </w:t>
      </w:r>
    </w:p>
    <w:p w14:paraId="1E32BEC2" w14:textId="77777777" w:rsidR="00836A45" w:rsidRPr="000E71DE" w:rsidRDefault="00836A45" w:rsidP="00093D31">
      <w:pPr>
        <w:spacing w:before="0"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programu: Fundusze Europejskie na Rozwój Cyfrowy (FERC), </w:t>
      </w:r>
    </w:p>
    <w:p w14:paraId="1BCCDD57" w14:textId="77777777" w:rsidR="00836A45" w:rsidRPr="000E71DE" w:rsidRDefault="00836A45" w:rsidP="00093D31">
      <w:pPr>
        <w:spacing w:before="0"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Priorytet: II Zaawansowane usługi cyfrowe, </w:t>
      </w:r>
    </w:p>
    <w:p w14:paraId="1D540350" w14:textId="77777777" w:rsidR="00836A45" w:rsidRPr="000E71DE" w:rsidRDefault="00836A45" w:rsidP="00093D31">
      <w:pPr>
        <w:spacing w:before="0" w:after="0" w:line="300" w:lineRule="auto"/>
        <w:ind w:left="709" w:right="11" w:hanging="709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Działanie: 2.2. — Wzmocnienie krajowego systemu cyberbezpieczeństwa, </w:t>
      </w:r>
    </w:p>
    <w:p w14:paraId="3B0FCA16" w14:textId="01CD8120" w:rsidR="00836A45" w:rsidRPr="000E71DE" w:rsidRDefault="00836A45" w:rsidP="00836A45">
      <w:pPr>
        <w:pStyle w:val="Akapitzlist"/>
        <w:numPr>
          <w:ilvl w:val="0"/>
          <w:numId w:val="38"/>
        </w:numPr>
        <w:spacing w:before="0" w:after="0" w:line="300" w:lineRule="auto"/>
        <w:ind w:left="709" w:right="11" w:hanging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Europejskiego Funduszu Rozwoju Regionalnego (EFRR), </w:t>
      </w:r>
    </w:p>
    <w:p w14:paraId="67C88668" w14:textId="77777777" w:rsidR="00836A45" w:rsidRDefault="00836A45" w:rsidP="00093D31">
      <w:pPr>
        <w:spacing w:before="0"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>•</w:t>
      </w:r>
      <w:r w:rsidRPr="000E71D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Nr naboru FERC.02.02-CS.01-001/23.</w:t>
      </w:r>
    </w:p>
    <w:p w14:paraId="708B450F" w14:textId="77777777" w:rsidR="00DF15EF" w:rsidRPr="00836A45" w:rsidRDefault="00DF15EF" w:rsidP="00093D31">
      <w:pPr>
        <w:spacing w:before="0" w:after="0" w:line="300" w:lineRule="auto"/>
        <w:ind w:left="3" w:right="1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bookmarkEnd w:id="3"/>
    <w:bookmarkEnd w:id="4"/>
    <w:p w14:paraId="0856C2D7" w14:textId="77777777" w:rsidR="000E0078" w:rsidRPr="000E71DE" w:rsidRDefault="000E0078" w:rsidP="00AF3C87">
      <w:pPr>
        <w:pStyle w:val="Akapitzlist"/>
        <w:spacing w:before="0" w:after="0" w:line="300" w:lineRule="auto"/>
        <w:ind w:left="709" w:right="11"/>
        <w:jc w:val="both"/>
        <w:rPr>
          <w:rFonts w:asciiTheme="minorHAnsi" w:hAnsiTheme="minorHAnsi" w:cstheme="minorHAnsi"/>
          <w:sz w:val="22"/>
          <w:szCs w:val="22"/>
        </w:rPr>
      </w:pPr>
    </w:p>
    <w:p w14:paraId="0A86FE6D" w14:textId="77777777" w:rsidR="00836A45" w:rsidRPr="000E71DE" w:rsidRDefault="008A6956" w:rsidP="00836A45">
      <w:pPr>
        <w:pStyle w:val="Akapitzlist"/>
        <w:numPr>
          <w:ilvl w:val="0"/>
          <w:numId w:val="29"/>
        </w:numPr>
        <w:spacing w:before="0" w:after="0" w:line="300" w:lineRule="auto"/>
        <w:ind w:left="284" w:right="353"/>
        <w:jc w:val="both"/>
        <w:rPr>
          <w:rFonts w:asciiTheme="minorHAnsi" w:hAnsiTheme="minorHAnsi" w:cstheme="minorHAnsi"/>
          <w:sz w:val="22"/>
          <w:szCs w:val="22"/>
        </w:rPr>
      </w:pPr>
      <w:r w:rsidRPr="000E71DE">
        <w:rPr>
          <w:rFonts w:asciiTheme="minorHAnsi" w:hAnsiTheme="minorHAnsi" w:cstheme="minorHAnsi"/>
          <w:b/>
          <w:bCs/>
          <w:sz w:val="22"/>
          <w:szCs w:val="22"/>
        </w:rPr>
        <w:t xml:space="preserve">Opracowanie przez Wykonawcę programu szkolenia. </w:t>
      </w:r>
    </w:p>
    <w:p w14:paraId="420034A6" w14:textId="7CD50507" w:rsidR="00836A45" w:rsidRPr="000E71DE" w:rsidRDefault="00CA36D9" w:rsidP="00093D31">
      <w:pPr>
        <w:pStyle w:val="Akapitzlist"/>
        <w:spacing w:before="0" w:after="0" w:line="300" w:lineRule="auto"/>
        <w:ind w:left="284" w:right="353"/>
        <w:jc w:val="both"/>
        <w:rPr>
          <w:rFonts w:asciiTheme="minorHAnsi" w:hAnsiTheme="minorHAnsi" w:cstheme="minorHAnsi"/>
          <w:sz w:val="22"/>
          <w:szCs w:val="22"/>
        </w:rPr>
      </w:pPr>
      <w:r w:rsidRPr="000E71DE">
        <w:rPr>
          <w:rFonts w:asciiTheme="minorHAnsi" w:hAnsiTheme="minorHAnsi" w:cstheme="minorHAnsi"/>
          <w:sz w:val="22"/>
          <w:szCs w:val="22"/>
        </w:rPr>
        <w:t xml:space="preserve">Materiały tematyczne powinny obejmować </w:t>
      </w:r>
      <w:bookmarkStart w:id="5" w:name="_Hlk212038586"/>
      <w:r w:rsidR="00836A45" w:rsidRPr="000E71DE">
        <w:rPr>
          <w:rFonts w:asciiTheme="minorHAnsi" w:hAnsiTheme="minorHAnsi" w:cstheme="minorHAnsi"/>
          <w:sz w:val="22"/>
          <w:szCs w:val="22"/>
        </w:rPr>
        <w:t xml:space="preserve">zagadnienia mające na celu </w:t>
      </w:r>
      <w:r w:rsidR="00836A45" w:rsidRPr="000E71DE">
        <w:rPr>
          <w:rFonts w:asciiTheme="minorHAnsi" w:hAnsiTheme="minorHAnsi" w:cstheme="minorHAnsi"/>
        </w:rPr>
        <w:t>m.in. wyposażenie uczestników w umiejętności potrzebne do samodzielnego przeprowadzania audytów bezpieczeństwa sieci, szybkiego wdrażania polityk bezpieczeństwa oraz konfigurowania i zarządzania urządzeniami Stormshield.</w:t>
      </w:r>
    </w:p>
    <w:bookmarkEnd w:id="5"/>
    <w:p w14:paraId="20E9D80B" w14:textId="77777777" w:rsidR="00836A45" w:rsidRPr="000E71DE" w:rsidRDefault="00836A45" w:rsidP="00AF3C87">
      <w:pPr>
        <w:spacing w:before="0" w:after="0" w:line="300" w:lineRule="auto"/>
        <w:ind w:left="284" w:right="353"/>
        <w:jc w:val="both"/>
        <w:rPr>
          <w:rFonts w:asciiTheme="minorHAnsi" w:hAnsiTheme="minorHAnsi" w:cstheme="minorHAnsi"/>
          <w:sz w:val="22"/>
          <w:szCs w:val="22"/>
        </w:rPr>
      </w:pPr>
    </w:p>
    <w:p w14:paraId="39A45C09" w14:textId="66F35AA8" w:rsidR="008E6C5C" w:rsidRPr="00093D31" w:rsidRDefault="008E6C5C" w:rsidP="00AF3C87">
      <w:pPr>
        <w:spacing w:before="0" w:after="0" w:line="300" w:lineRule="auto"/>
        <w:ind w:left="284" w:right="353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E71DE">
        <w:rPr>
          <w:rFonts w:asciiTheme="minorHAnsi" w:hAnsiTheme="minorHAnsi" w:cstheme="minorHAnsi"/>
          <w:sz w:val="22"/>
          <w:szCs w:val="22"/>
        </w:rPr>
        <w:t>Zakres i tematyka szkole</w:t>
      </w:r>
      <w:r w:rsidR="00FA5EC9" w:rsidRPr="000E71DE">
        <w:rPr>
          <w:rFonts w:asciiTheme="minorHAnsi" w:hAnsiTheme="minorHAnsi" w:cstheme="minorHAnsi"/>
          <w:sz w:val="22"/>
          <w:szCs w:val="22"/>
        </w:rPr>
        <w:t>nia</w:t>
      </w:r>
      <w:r w:rsidRPr="000E71DE">
        <w:rPr>
          <w:rFonts w:asciiTheme="minorHAnsi" w:hAnsiTheme="minorHAnsi" w:cstheme="minorHAnsi"/>
          <w:sz w:val="22"/>
          <w:szCs w:val="22"/>
        </w:rPr>
        <w:t xml:space="preserve"> powinna być 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zgodna z </w:t>
      </w:r>
      <w:r w:rsidR="00857CBB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ałącznikiem nr </w:t>
      </w:r>
      <w:r w:rsidR="00857CBB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1A</w:t>
      </w: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do niniejszego </w:t>
      </w:r>
      <w:r w:rsidR="00857CBB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opisu przedmiotu Zamówienia</w:t>
      </w: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857CBB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tj. Poradnik „Cyberbezpieczny Samorząd” </w:t>
      </w: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(rozdział 8.4).</w:t>
      </w:r>
    </w:p>
    <w:p w14:paraId="4C1D3498" w14:textId="77777777" w:rsidR="00836A45" w:rsidRPr="00093D31" w:rsidRDefault="00836A45" w:rsidP="00AF3C87">
      <w:pPr>
        <w:spacing w:before="0" w:after="0" w:line="300" w:lineRule="auto"/>
        <w:ind w:left="284" w:right="35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16BA001" w14:textId="1402792F" w:rsidR="008E6C5C" w:rsidRPr="00093D31" w:rsidRDefault="008E6C5C" w:rsidP="00AF3C87">
      <w:pPr>
        <w:spacing w:before="0" w:after="0" w:line="300" w:lineRule="auto"/>
        <w:ind w:left="284" w:right="35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Szkoleni</w:t>
      </w:r>
      <w:r w:rsidR="00182E9F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powinn</w:t>
      </w:r>
      <w:r w:rsidR="00182E9F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być zgodne z ISO/IEC 27001, Ustawą o Krajowym Systemie Cyberbezpieczeństwa oraz Ustawą o ochronie danych osobowych (RODO).</w:t>
      </w:r>
    </w:p>
    <w:p w14:paraId="5C232043" w14:textId="63142459" w:rsidR="008E6C5C" w:rsidRPr="00093D31" w:rsidRDefault="008E6C5C" w:rsidP="00AF3C87">
      <w:pPr>
        <w:spacing w:before="0" w:after="0" w:line="300" w:lineRule="auto"/>
        <w:ind w:left="284" w:right="35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W ramach szkolenia Wykonawca przeprowadzi ankietę diagnostyczną przed i po szkoleniu w celu oceny efektów.</w:t>
      </w:r>
    </w:p>
    <w:p w14:paraId="1830382C" w14:textId="78E6D5F2" w:rsidR="00CA36D9" w:rsidRPr="00093D31" w:rsidRDefault="008A6956" w:rsidP="00AF3C87">
      <w:pPr>
        <w:pStyle w:val="Akapitzlist"/>
        <w:numPr>
          <w:ilvl w:val="0"/>
          <w:numId w:val="34"/>
        </w:numPr>
        <w:tabs>
          <w:tab w:val="left" w:pos="5986"/>
        </w:tabs>
        <w:spacing w:before="0" w:after="0" w:line="300" w:lineRule="auto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>Zobowiązania Wykonawcy d</w:t>
      </w:r>
      <w:r w:rsidR="00CA36D9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 realizacji zamówienia zgodnie z wymogami określonymi poniżej:</w:t>
      </w:r>
    </w:p>
    <w:p w14:paraId="0CE7BF90" w14:textId="77777777" w:rsidR="00CA36D9" w:rsidRPr="00093D31" w:rsidRDefault="00CA36D9" w:rsidP="00AF3C87">
      <w:pPr>
        <w:pStyle w:val="Akapitzlist"/>
        <w:numPr>
          <w:ilvl w:val="0"/>
          <w:numId w:val="13"/>
        </w:numPr>
        <w:tabs>
          <w:tab w:val="left" w:pos="5986"/>
        </w:tabs>
        <w:spacing w:before="0" w:after="0" w:line="300" w:lineRule="auto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Wykonawca zapewni:</w:t>
      </w:r>
    </w:p>
    <w:p w14:paraId="31ACA70B" w14:textId="495CE8E8" w:rsidR="00CA36D9" w:rsidRPr="00093D31" w:rsidRDefault="00CA36D9">
      <w:pPr>
        <w:pStyle w:val="Akapitzlist"/>
        <w:numPr>
          <w:ilvl w:val="1"/>
          <w:numId w:val="13"/>
        </w:numPr>
        <w:tabs>
          <w:tab w:val="left" w:pos="5986"/>
        </w:tabs>
        <w:spacing w:before="0" w:after="0" w:line="300" w:lineRule="auto"/>
        <w:ind w:left="14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osob</w:t>
      </w:r>
      <w:r w:rsidR="006C296C">
        <w:rPr>
          <w:rFonts w:asciiTheme="minorHAnsi" w:hAnsiTheme="minorHAnsi" w:cstheme="minorHAnsi"/>
          <w:color w:val="000000" w:themeColor="text1"/>
          <w:sz w:val="22"/>
          <w:szCs w:val="22"/>
        </w:rPr>
        <w:t>ę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prowadząc</w:t>
      </w:r>
      <w:r w:rsidR="006C296C">
        <w:rPr>
          <w:rFonts w:asciiTheme="minorHAnsi" w:hAnsiTheme="minorHAnsi" w:cstheme="minorHAnsi"/>
          <w:color w:val="000000" w:themeColor="text1"/>
          <w:sz w:val="22"/>
          <w:szCs w:val="22"/>
        </w:rPr>
        <w:t>ą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szkolenie, </w:t>
      </w:r>
      <w:r w:rsidR="00EE1F12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któr</w:t>
      </w:r>
      <w:r w:rsidR="003F1E32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E1F12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posiada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bookmarkStart w:id="6" w:name="_Hlk209441956"/>
      <w:r w:rsidR="00747D39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co najmniej </w:t>
      </w:r>
      <w:r w:rsidR="00EE1F12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 letnie</w:t>
      </w:r>
      <w:r w:rsidR="00EE1F12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doświadczenie </w:t>
      </w:r>
      <w:r w:rsidR="00FA5EC9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w prowadzeniu szkolenia w zakresie w/w tematyki</w:t>
      </w:r>
      <w:r w:rsidR="009365CF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EE1F12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stosowną wiedzę 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i umiejętności adekwatne do rodzaju i zakresu merytorycznego szkolenia, zdoln</w:t>
      </w:r>
      <w:r w:rsidR="006C296C">
        <w:rPr>
          <w:rFonts w:asciiTheme="minorHAnsi" w:hAnsiTheme="minorHAnsi" w:cstheme="minorHAnsi"/>
          <w:color w:val="000000" w:themeColor="text1"/>
          <w:sz w:val="22"/>
          <w:szCs w:val="22"/>
        </w:rPr>
        <w:t>ą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pełnej realizacji wymogów związanych z prowadzeniem szkolenia;</w:t>
      </w:r>
    </w:p>
    <w:p w14:paraId="64FD9419" w14:textId="1EF55CF8" w:rsidR="003F1E32" w:rsidRPr="00093D31" w:rsidRDefault="003F1E32" w:rsidP="00AF3C87">
      <w:pPr>
        <w:pStyle w:val="Akapitzlist"/>
        <w:numPr>
          <w:ilvl w:val="1"/>
          <w:numId w:val="13"/>
        </w:numPr>
        <w:tabs>
          <w:tab w:val="left" w:pos="5986"/>
        </w:tabs>
        <w:spacing w:before="0" w:after="0" w:line="300" w:lineRule="auto"/>
        <w:ind w:left="14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wymaga </w:t>
      </w: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wskazania jednego trenera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przeprowadzenia </w:t>
      </w:r>
      <w:r w:rsidR="002559EA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szkolenia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bookmarkEnd w:id="6"/>
    <w:p w14:paraId="3E57BDD4" w14:textId="14D82AF6" w:rsidR="00DA682C" w:rsidRPr="00093D31" w:rsidRDefault="00DA682C" w:rsidP="00AF3C87">
      <w:pPr>
        <w:pStyle w:val="Akapitzlist"/>
        <w:numPr>
          <w:ilvl w:val="1"/>
          <w:numId w:val="13"/>
        </w:numPr>
        <w:tabs>
          <w:tab w:val="left" w:pos="5986"/>
        </w:tabs>
        <w:spacing w:before="0" w:after="0" w:line="300" w:lineRule="auto"/>
        <w:ind w:left="14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sporządzenie list</w:t>
      </w:r>
      <w:r w:rsidR="002559EA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obecności</w:t>
      </w:r>
      <w:r w:rsidR="00CE1BB2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uczestników szkolenia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E5D143A" w14:textId="2CE673E8" w:rsidR="00DA682C" w:rsidRPr="00093D31" w:rsidRDefault="00DA682C" w:rsidP="00AF3C87">
      <w:pPr>
        <w:pStyle w:val="Akapitzlist"/>
        <w:numPr>
          <w:ilvl w:val="1"/>
          <w:numId w:val="13"/>
        </w:numPr>
        <w:tabs>
          <w:tab w:val="left" w:pos="5986"/>
        </w:tabs>
        <w:spacing w:before="0" w:after="0" w:line="300" w:lineRule="auto"/>
        <w:ind w:left="14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przeprowadzenie ankiety</w:t>
      </w:r>
      <w:r w:rsidR="00D90993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diagnostycznej przed i po szkoleniu;</w:t>
      </w:r>
    </w:p>
    <w:p w14:paraId="47911F85" w14:textId="606D51E3" w:rsidR="00CA36D9" w:rsidRPr="00093D31" w:rsidRDefault="00CA36D9" w:rsidP="00AF3C87">
      <w:pPr>
        <w:pStyle w:val="Akapitzlist"/>
        <w:numPr>
          <w:ilvl w:val="1"/>
          <w:numId w:val="13"/>
        </w:numPr>
        <w:tabs>
          <w:tab w:val="left" w:pos="5986"/>
        </w:tabs>
        <w:spacing w:before="0" w:after="0" w:line="300" w:lineRule="auto"/>
        <w:ind w:left="14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wydanie uczestnikom szkolenia po jego zakończeniu</w:t>
      </w:r>
      <w:r w:rsidR="00EE1F12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oryginału 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zaświadczenia/certyfikatu o ukończeniu szkolenia;</w:t>
      </w:r>
    </w:p>
    <w:p w14:paraId="72EA1E4B" w14:textId="220D34AC" w:rsidR="00EE1F12" w:rsidRPr="00093D31" w:rsidRDefault="00EE1F12" w:rsidP="00AF3C87">
      <w:pPr>
        <w:pStyle w:val="Akapitzlist"/>
        <w:numPr>
          <w:ilvl w:val="1"/>
          <w:numId w:val="13"/>
        </w:numPr>
        <w:tabs>
          <w:tab w:val="left" w:pos="5986"/>
        </w:tabs>
        <w:spacing w:before="0" w:after="0" w:line="300" w:lineRule="auto"/>
        <w:ind w:left="14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przekazanie do Wydziału Kadr i Szkoleń Starostwa Powiatowego d</w:t>
      </w:r>
      <w:r w:rsidR="00CA36D9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okumentacji szkolenia</w:t>
      </w:r>
      <w:r w:rsidR="005F5FE4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, tj. protok</w:t>
      </w:r>
      <w:r w:rsidR="002559EA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ołu</w:t>
      </w:r>
      <w:r w:rsidR="005F5FE4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zdawczo-odbiorcz</w:t>
      </w:r>
      <w:r w:rsidR="002559EA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ego</w:t>
      </w:r>
      <w:r w:rsidR="00CA36D9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, na któr</w:t>
      </w:r>
      <w:r w:rsidR="002559EA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="00CA36D9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składają się</w:t>
      </w:r>
      <w:r w:rsidR="005F5FE4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m.in.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4DFF0710" w14:textId="735723D7" w:rsidR="00EE1F12" w:rsidRPr="00093D31" w:rsidRDefault="00CA36D9" w:rsidP="00AF3C87">
      <w:pPr>
        <w:pStyle w:val="Akapitzlist"/>
        <w:numPr>
          <w:ilvl w:val="0"/>
          <w:numId w:val="30"/>
        </w:numPr>
        <w:tabs>
          <w:tab w:val="left" w:pos="5986"/>
        </w:tabs>
        <w:spacing w:before="0" w:after="0" w:line="300" w:lineRule="auto"/>
        <w:ind w:left="1701" w:hanging="2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list</w:t>
      </w:r>
      <w:r w:rsidR="00527CA4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 </w:t>
      </w:r>
      <w:r w:rsidR="00CE1BB2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obecności 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uczestników szkolenia</w:t>
      </w:r>
      <w:r w:rsidR="00527CA4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każdego dnia szkolenia</w:t>
      </w:r>
      <w:r w:rsidR="00786EA7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3FE881EA" w14:textId="4209243A" w:rsidR="00786EA7" w:rsidRPr="00093D31" w:rsidRDefault="00EE1F12" w:rsidP="00786EA7">
      <w:pPr>
        <w:pStyle w:val="Akapitzlist"/>
        <w:numPr>
          <w:ilvl w:val="0"/>
          <w:numId w:val="30"/>
        </w:numPr>
        <w:tabs>
          <w:tab w:val="left" w:pos="5986"/>
        </w:tabs>
        <w:spacing w:before="0" w:after="0" w:line="300" w:lineRule="auto"/>
        <w:ind w:left="1701" w:hanging="2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kserokopie certyfikatów/ zaświadczeń wydanych uczestnikom szkolenia</w:t>
      </w:r>
      <w:r w:rsidR="00786EA7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(za zgodność z oryginałem);</w:t>
      </w:r>
    </w:p>
    <w:p w14:paraId="1F18E190" w14:textId="4022182A" w:rsidR="00C472A5" w:rsidRPr="00093D31" w:rsidRDefault="00C472A5" w:rsidP="00AF3C87">
      <w:pPr>
        <w:pStyle w:val="Akapitzlist"/>
        <w:numPr>
          <w:ilvl w:val="0"/>
          <w:numId w:val="30"/>
        </w:numPr>
        <w:tabs>
          <w:tab w:val="left" w:pos="5986"/>
        </w:tabs>
        <w:spacing w:before="0" w:after="0" w:line="300" w:lineRule="auto"/>
        <w:ind w:left="1701" w:hanging="2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ankietę diagnostyczną przed i po szkoleniu w celu oceny efektów</w:t>
      </w:r>
      <w:r w:rsidR="00527CA4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szkolenia;</w:t>
      </w:r>
    </w:p>
    <w:p w14:paraId="4B90B768" w14:textId="7FDD38ED" w:rsidR="00CA36D9" w:rsidRDefault="00E8026E" w:rsidP="00AF3C87">
      <w:pPr>
        <w:pStyle w:val="Akapitzlist"/>
        <w:numPr>
          <w:ilvl w:val="0"/>
          <w:numId w:val="30"/>
        </w:numPr>
        <w:tabs>
          <w:tab w:val="left" w:pos="5986"/>
        </w:tabs>
        <w:spacing w:before="0" w:after="0" w:line="300" w:lineRule="auto"/>
        <w:ind w:left="1701" w:hanging="2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A682C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 </w:t>
      </w:r>
      <w:r w:rsidR="00CA36D9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oznakowanie w odpowiedni sposób wszelkiej dokumentacji szkolenia, zgodnie z zasadami oznakowania projektu grantowego pn.: „Cyberbezpieczny Samorząd”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0F02FDA" w14:textId="53AE4631" w:rsidR="00724C16" w:rsidRPr="00093D31" w:rsidRDefault="00724C16" w:rsidP="00AF3C87">
      <w:pPr>
        <w:pStyle w:val="Akapitzlist"/>
        <w:numPr>
          <w:ilvl w:val="0"/>
          <w:numId w:val="30"/>
        </w:numPr>
        <w:tabs>
          <w:tab w:val="left" w:pos="5986"/>
        </w:tabs>
        <w:spacing w:before="0" w:after="0" w:line="300" w:lineRule="auto"/>
        <w:ind w:left="1701" w:hanging="21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Wszystkie wytworzone w ramach szkolenia materiały papierowe powinny być drukowane na papierze z recyklingu zgodnie z zasadą DNSH (do no significant harm).</w:t>
      </w:r>
    </w:p>
    <w:p w14:paraId="3B6EA541" w14:textId="77777777" w:rsidR="00E8026E" w:rsidRPr="00093D31" w:rsidRDefault="00E8026E" w:rsidP="00AF3C87">
      <w:pPr>
        <w:pStyle w:val="Akapitzlist"/>
        <w:tabs>
          <w:tab w:val="left" w:pos="5986"/>
        </w:tabs>
        <w:spacing w:before="0" w:after="0" w:line="30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AB87F9D" w14:textId="05308AD7" w:rsidR="000F41E1" w:rsidRPr="00093D31" w:rsidRDefault="00AE174B" w:rsidP="00AF3C87">
      <w:pPr>
        <w:tabs>
          <w:tab w:val="left" w:pos="5986"/>
        </w:tabs>
        <w:spacing w:before="0" w:after="0" w:line="300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Wymagania dotyczące organizacji szkole</w:t>
      </w:r>
      <w:r w:rsidR="008A6956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nia</w:t>
      </w: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</w:t>
      </w:r>
    </w:p>
    <w:p w14:paraId="0772E636" w14:textId="5EF728C1" w:rsidR="00700CF0" w:rsidRPr="00093D31" w:rsidRDefault="00700CF0" w:rsidP="00AF3C87">
      <w:pPr>
        <w:pStyle w:val="Akapitzlist"/>
        <w:numPr>
          <w:ilvl w:val="0"/>
          <w:numId w:val="31"/>
        </w:numPr>
        <w:spacing w:before="0" w:after="0" w:line="300" w:lineRule="auto"/>
        <w:ind w:right="1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bookmarkStart w:id="7" w:name="_Hlk202966227"/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Szkolenie </w:t>
      </w:r>
      <w:r w:rsidR="00DA682C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odbędzie się w trybie </w:t>
      </w:r>
      <w:r w:rsidR="00C472A5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on-line. 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bookmarkEnd w:id="7"/>
    <w:p w14:paraId="133F71B3" w14:textId="419F106D" w:rsidR="00AE174B" w:rsidRPr="00093D31" w:rsidRDefault="00AE174B" w:rsidP="00AF3C87">
      <w:pPr>
        <w:pStyle w:val="Akapitzlist"/>
        <w:numPr>
          <w:ilvl w:val="2"/>
          <w:numId w:val="32"/>
        </w:numPr>
        <w:tabs>
          <w:tab w:val="left" w:pos="5986"/>
        </w:tabs>
        <w:spacing w:before="0" w:after="0" w:line="300" w:lineRule="auto"/>
        <w:ind w:left="113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Wykonawca przeprowadzi szkolenie</w:t>
      </w:r>
      <w:r w:rsidR="00747D39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472A5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jednym terminie </w:t>
      </w:r>
      <w:r w:rsidR="00747D39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dla </w:t>
      </w:r>
      <w:r w:rsidR="00836A45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3</w:t>
      </w:r>
      <w:r w:rsidR="00C472A5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(</w:t>
      </w:r>
      <w:r w:rsidR="00836A45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trzech</w:t>
      </w:r>
      <w:r w:rsidR="00C472A5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) </w:t>
      </w:r>
      <w:r w:rsidR="00FA5EC9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pracowników</w:t>
      </w:r>
      <w:r w:rsidR="00FA5EC9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47D39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Starostwa Powiatowego</w:t>
      </w:r>
      <w:r w:rsidR="00C472A5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Wołominie; </w:t>
      </w:r>
    </w:p>
    <w:p w14:paraId="03F9A0D8" w14:textId="0F06B93F" w:rsidR="00AE174B" w:rsidRPr="00093D31" w:rsidRDefault="00AE174B" w:rsidP="00AF3C87">
      <w:pPr>
        <w:pStyle w:val="Akapitzlist"/>
        <w:numPr>
          <w:ilvl w:val="2"/>
          <w:numId w:val="32"/>
        </w:numPr>
        <w:tabs>
          <w:tab w:val="left" w:pos="5986"/>
        </w:tabs>
        <w:spacing w:before="0" w:after="0" w:line="300" w:lineRule="auto"/>
        <w:ind w:left="113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szkolenie powinno trwać </w:t>
      </w:r>
      <w:r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minimum </w:t>
      </w:r>
      <w:r w:rsidR="00836A45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18</w:t>
      </w:r>
      <w:r w:rsidR="00C472A5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godzin </w:t>
      </w:r>
      <w:r w:rsidR="00FA5EC9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szkoleniow</w:t>
      </w:r>
      <w:r w:rsidR="00836A45" w:rsidRPr="00093D3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ych</w:t>
      </w:r>
      <w:r w:rsidR="00FA5EC9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(łącznie z przerwami);</w:t>
      </w:r>
    </w:p>
    <w:p w14:paraId="1A9C3685" w14:textId="457667BE" w:rsidR="00AE174B" w:rsidRPr="00093D31" w:rsidRDefault="00AE174B" w:rsidP="00AF3C87">
      <w:pPr>
        <w:pStyle w:val="Akapitzlist"/>
        <w:numPr>
          <w:ilvl w:val="2"/>
          <w:numId w:val="32"/>
        </w:numPr>
        <w:tabs>
          <w:tab w:val="left" w:pos="5986"/>
        </w:tabs>
        <w:spacing w:before="0" w:after="0" w:line="300" w:lineRule="auto"/>
        <w:ind w:left="113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szkolenie </w:t>
      </w:r>
      <w:r w:rsidR="000E0078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musi </w:t>
      </w: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odbyć się w dni robocze, w godzinach pracy Urzędu Zamawiającego;</w:t>
      </w:r>
    </w:p>
    <w:p w14:paraId="09BA6198" w14:textId="2A471CE8" w:rsidR="00B458D6" w:rsidRPr="00093D31" w:rsidRDefault="00AE174B">
      <w:pPr>
        <w:pStyle w:val="Akapitzlist"/>
        <w:numPr>
          <w:ilvl w:val="2"/>
          <w:numId w:val="32"/>
        </w:numPr>
        <w:tabs>
          <w:tab w:val="left" w:pos="5986"/>
        </w:tabs>
        <w:spacing w:before="0" w:after="0" w:line="300" w:lineRule="auto"/>
        <w:ind w:left="113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szkolenie musi być prowadzone w języku polskim;</w:t>
      </w:r>
    </w:p>
    <w:p w14:paraId="3C40551C" w14:textId="6FAA7B41" w:rsidR="00B015A2" w:rsidRPr="00093D31" w:rsidRDefault="00B015A2" w:rsidP="00AF3C87">
      <w:pPr>
        <w:pStyle w:val="Akapitzlist"/>
        <w:numPr>
          <w:ilvl w:val="2"/>
          <w:numId w:val="32"/>
        </w:numPr>
        <w:tabs>
          <w:tab w:val="left" w:pos="5986"/>
        </w:tabs>
        <w:spacing w:before="0" w:after="0" w:line="300" w:lineRule="auto"/>
        <w:ind w:left="1134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8" w:name="_Hlk209096129"/>
      <w:r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pokrywa wszelkie koszty związane z wykonaniem przedmiotu zamówienia, w tym koszty przygotowania materiałów szkoleniowych </w:t>
      </w:r>
      <w:r w:rsidR="002F7568" w:rsidRPr="00093D31">
        <w:rPr>
          <w:rFonts w:asciiTheme="minorHAnsi" w:hAnsiTheme="minorHAnsi" w:cstheme="minorHAnsi"/>
          <w:color w:val="000000" w:themeColor="text1"/>
          <w:sz w:val="22"/>
          <w:szCs w:val="22"/>
        </w:rPr>
        <w:t>dla każdego uczestnika, itp.</w:t>
      </w:r>
    </w:p>
    <w:bookmarkEnd w:id="8"/>
    <w:p w14:paraId="348F6DE8" w14:textId="77777777" w:rsidR="004A5547" w:rsidRDefault="004A5547" w:rsidP="00AF3C87">
      <w:pPr>
        <w:tabs>
          <w:tab w:val="left" w:pos="5986"/>
        </w:tabs>
        <w:spacing w:before="0" w:after="0" w:line="300" w:lineRule="auto"/>
        <w:rPr>
          <w:ins w:id="9" w:author="Magdalena Figurska" w:date="2025-11-07T15:21:00Z" w16du:dateUtc="2025-11-07T14:21:00Z"/>
          <w:color w:val="000000" w:themeColor="text1"/>
        </w:rPr>
      </w:pPr>
    </w:p>
    <w:p w14:paraId="27E3F22A" w14:textId="77777777" w:rsidR="004A5547" w:rsidRDefault="004A5547" w:rsidP="00AF3C87">
      <w:pPr>
        <w:tabs>
          <w:tab w:val="left" w:pos="5986"/>
        </w:tabs>
        <w:spacing w:before="0" w:after="0" w:line="300" w:lineRule="auto"/>
        <w:rPr>
          <w:ins w:id="10" w:author="Magdalena Figurska" w:date="2025-11-07T15:21:00Z" w16du:dateUtc="2025-11-07T14:21:00Z"/>
          <w:color w:val="000000" w:themeColor="text1"/>
        </w:rPr>
      </w:pPr>
    </w:p>
    <w:p w14:paraId="0FDC0B29" w14:textId="1C91FEAD" w:rsidR="00857CBB" w:rsidRPr="00093D31" w:rsidRDefault="00857CBB" w:rsidP="00AF3C87">
      <w:pPr>
        <w:tabs>
          <w:tab w:val="left" w:pos="5986"/>
        </w:tabs>
        <w:spacing w:before="0" w:after="0" w:line="300" w:lineRule="auto"/>
        <w:rPr>
          <w:color w:val="000000" w:themeColor="text1"/>
          <w:sz w:val="20"/>
          <w:szCs w:val="20"/>
        </w:rPr>
      </w:pPr>
      <w:r w:rsidRPr="00093D31">
        <w:rPr>
          <w:color w:val="000000" w:themeColor="text1"/>
          <w:sz w:val="20"/>
          <w:szCs w:val="20"/>
        </w:rPr>
        <w:t>Załączniki:</w:t>
      </w:r>
    </w:p>
    <w:p w14:paraId="39755B18" w14:textId="2D26BADD" w:rsidR="00857CBB" w:rsidRPr="00093D31" w:rsidRDefault="00857CBB" w:rsidP="00AF3C87">
      <w:pPr>
        <w:tabs>
          <w:tab w:val="left" w:pos="5986"/>
        </w:tabs>
        <w:spacing w:before="0" w:after="0" w:line="300" w:lineRule="auto"/>
        <w:rPr>
          <w:color w:val="000000" w:themeColor="text1"/>
          <w:sz w:val="20"/>
          <w:szCs w:val="20"/>
        </w:rPr>
      </w:pPr>
      <w:r w:rsidRPr="00093D31">
        <w:rPr>
          <w:color w:val="000000" w:themeColor="text1"/>
          <w:sz w:val="20"/>
          <w:szCs w:val="20"/>
        </w:rPr>
        <w:t>Załącznik nr 1A –</w:t>
      </w:r>
      <w:r w:rsidRPr="00093D31">
        <w:rPr>
          <w:rFonts w:asciiTheme="minorHAnsi" w:hAnsiTheme="minorHAnsi" w:cstheme="minorHAnsi"/>
          <w:color w:val="000000" w:themeColor="text1"/>
          <w:sz w:val="20"/>
          <w:szCs w:val="20"/>
        </w:rPr>
        <w:t>„Cyberbezoieczny Samorząd”</w:t>
      </w:r>
      <w:r w:rsidR="00B96EB0" w:rsidRPr="00093D31">
        <w:rPr>
          <w:rFonts w:asciiTheme="minorHAnsi" w:hAnsiTheme="minorHAnsi" w:cstheme="minorHAnsi"/>
          <w:color w:val="000000" w:themeColor="text1"/>
          <w:sz w:val="20"/>
          <w:szCs w:val="20"/>
        </w:rPr>
        <w:t>-poradnik</w:t>
      </w:r>
    </w:p>
    <w:sectPr w:rsidR="00857CBB" w:rsidRPr="00093D31" w:rsidSect="00AF3C87">
      <w:headerReference w:type="default" r:id="rId12"/>
      <w:footerReference w:type="even" r:id="rId13"/>
      <w:headerReference w:type="first" r:id="rId14"/>
      <w:footerReference w:type="first" r:id="rId15"/>
      <w:type w:val="continuous"/>
      <w:pgSz w:w="11906" w:h="16838" w:code="9"/>
      <w:pgMar w:top="141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028B6" w14:textId="77777777" w:rsidR="00890EE1" w:rsidRDefault="00890EE1">
      <w:r>
        <w:separator/>
      </w:r>
    </w:p>
  </w:endnote>
  <w:endnote w:type="continuationSeparator" w:id="0">
    <w:p w14:paraId="0DD5261E" w14:textId="77777777" w:rsidR="00890EE1" w:rsidRDefault="0089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3370106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70919270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A197F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3279BC3B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05336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35B2B" w14:textId="77777777" w:rsidR="00890EE1" w:rsidRDefault="00890EE1">
      <w:r>
        <w:separator/>
      </w:r>
    </w:p>
  </w:footnote>
  <w:footnote w:type="continuationSeparator" w:id="0">
    <w:p w14:paraId="24CF149D" w14:textId="77777777" w:rsidR="00890EE1" w:rsidRDefault="00890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2C65EFC" w:rsidR="00AF3CB9" w:rsidRDefault="000813F6" w:rsidP="00482EA3">
    <w:pPr>
      <w:pStyle w:val="Nagwek"/>
      <w:jc w:val="right"/>
    </w:pPr>
    <w:r>
      <w:rPr>
        <w:noProof/>
      </w:rPr>
      <w:drawing>
        <wp:inline distT="0" distB="0" distL="0" distR="0" wp14:anchorId="5A48353E" wp14:editId="1557C251">
          <wp:extent cx="5755005" cy="597535"/>
          <wp:effectExtent l="0" t="0" r="0" b="0"/>
          <wp:docPr id="1845872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1560"/>
        </w:tabs>
        <w:ind w:left="1560" w:firstLine="0"/>
      </w:pPr>
      <w:rPr>
        <w:rFonts w:cs="Arial" w:hint="default"/>
        <w:sz w:val="22"/>
        <w:szCs w:val="22"/>
      </w:rPr>
    </w:lvl>
  </w:abstractNum>
  <w:abstractNum w:abstractNumId="1" w15:restartNumberingAfterBreak="0">
    <w:nsid w:val="05302ABD"/>
    <w:multiLevelType w:val="hybridMultilevel"/>
    <w:tmpl w:val="335CC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14D8"/>
    <w:multiLevelType w:val="multilevel"/>
    <w:tmpl w:val="35BAA164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3" w15:restartNumberingAfterBreak="0">
    <w:nsid w:val="07532C2E"/>
    <w:multiLevelType w:val="multilevel"/>
    <w:tmpl w:val="4CD26C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AB162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C781AFF"/>
    <w:multiLevelType w:val="hybridMultilevel"/>
    <w:tmpl w:val="C1C8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73363"/>
    <w:multiLevelType w:val="multilevel"/>
    <w:tmpl w:val="6F08E1E6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7" w15:restartNumberingAfterBreak="0">
    <w:nsid w:val="0D65004F"/>
    <w:multiLevelType w:val="hybridMultilevel"/>
    <w:tmpl w:val="9A46E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08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76EEE"/>
    <w:multiLevelType w:val="multilevel"/>
    <w:tmpl w:val="70027CDA"/>
    <w:numStyleLink w:val="Styl1"/>
  </w:abstractNum>
  <w:abstractNum w:abstractNumId="9" w15:restartNumberingAfterBreak="0">
    <w:nsid w:val="15A81405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18442166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11" w15:restartNumberingAfterBreak="0">
    <w:nsid w:val="1B7102EC"/>
    <w:multiLevelType w:val="multilevel"/>
    <w:tmpl w:val="8A90482A"/>
    <w:lvl w:ilvl="0">
      <w:start w:val="1"/>
      <w:numFmt w:val="upperRoman"/>
      <w:lvlText w:val="%1."/>
      <w:lvlJc w:val="left"/>
      <w:pPr>
        <w:ind w:left="22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12" w15:restartNumberingAfterBreak="0">
    <w:nsid w:val="1C116A38"/>
    <w:multiLevelType w:val="hybridMultilevel"/>
    <w:tmpl w:val="58460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B4FA8"/>
    <w:multiLevelType w:val="hybridMultilevel"/>
    <w:tmpl w:val="28E89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B1E72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22747F0C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16" w15:restartNumberingAfterBreak="0">
    <w:nsid w:val="248E10C0"/>
    <w:multiLevelType w:val="hybridMultilevel"/>
    <w:tmpl w:val="AEDEF634"/>
    <w:lvl w:ilvl="0" w:tplc="B1CA2A66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69B503F"/>
    <w:multiLevelType w:val="multilevel"/>
    <w:tmpl w:val="70027CDA"/>
    <w:styleLink w:val="Styl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E83AF4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2A831881"/>
    <w:multiLevelType w:val="hybridMultilevel"/>
    <w:tmpl w:val="983CE25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37AB5822"/>
    <w:multiLevelType w:val="hybridMultilevel"/>
    <w:tmpl w:val="C916D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A5FC9"/>
    <w:multiLevelType w:val="hybridMultilevel"/>
    <w:tmpl w:val="F2F8B76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ABF79C5"/>
    <w:multiLevelType w:val="hybridMultilevel"/>
    <w:tmpl w:val="B9300F2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F5020D2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24" w15:restartNumberingAfterBreak="0">
    <w:nsid w:val="43A73339"/>
    <w:multiLevelType w:val="hybridMultilevel"/>
    <w:tmpl w:val="B2945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1E3DEA"/>
    <w:multiLevelType w:val="multilevel"/>
    <w:tmpl w:val="34167B2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26" w15:restartNumberingAfterBreak="0">
    <w:nsid w:val="4C941E05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27" w15:restartNumberingAfterBreak="0">
    <w:nsid w:val="4FBD5BFD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28" w15:restartNumberingAfterBreak="0">
    <w:nsid w:val="533B4F56"/>
    <w:multiLevelType w:val="hybridMultilevel"/>
    <w:tmpl w:val="9FE47D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67DB2"/>
    <w:multiLevelType w:val="hybridMultilevel"/>
    <w:tmpl w:val="68D426AC"/>
    <w:lvl w:ilvl="0" w:tplc="04150011">
      <w:start w:val="1"/>
      <w:numFmt w:val="decimal"/>
      <w:lvlText w:val="%1)"/>
      <w:lvlJc w:val="left"/>
      <w:pPr>
        <w:ind w:left="142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DA3B19"/>
    <w:multiLevelType w:val="hybridMultilevel"/>
    <w:tmpl w:val="E7B80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1A0630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32" w15:restartNumberingAfterBreak="0">
    <w:nsid w:val="5E4C63EC"/>
    <w:multiLevelType w:val="hybridMultilevel"/>
    <w:tmpl w:val="BCE07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5A21F8"/>
    <w:multiLevelType w:val="hybridMultilevel"/>
    <w:tmpl w:val="C8561B62"/>
    <w:lvl w:ilvl="0" w:tplc="F54E570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C6F55"/>
    <w:multiLevelType w:val="multilevel"/>
    <w:tmpl w:val="34167B2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35" w15:restartNumberingAfterBreak="0">
    <w:nsid w:val="752C63D8"/>
    <w:multiLevelType w:val="multilevel"/>
    <w:tmpl w:val="72489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7333E59"/>
    <w:multiLevelType w:val="multilevel"/>
    <w:tmpl w:val="34167B2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num w:numId="1" w16cid:durableId="1299724402">
    <w:abstractNumId w:val="11"/>
  </w:num>
  <w:num w:numId="2" w16cid:durableId="1884360961">
    <w:abstractNumId w:val="11"/>
    <w:lvlOverride w:ilvl="0">
      <w:lvl w:ilvl="0">
        <w:start w:val="1"/>
        <w:numFmt w:val="upperRoman"/>
        <w:lvlText w:val="%1."/>
        <w:lvlJc w:val="left"/>
        <w:pPr>
          <w:ind w:left="567" w:hanging="227"/>
        </w:pPr>
        <w:rPr>
          <w:rFonts w:cstheme="minorHAnsi" w:hint="default"/>
          <w:b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701" w:hanging="227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098" w:hanging="397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835" w:hanging="22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22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22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22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227"/>
        </w:pPr>
        <w:rPr>
          <w:rFonts w:hint="default"/>
        </w:rPr>
      </w:lvl>
    </w:lvlOverride>
  </w:num>
  <w:num w:numId="3" w16cid:durableId="10529689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7093211">
    <w:abstractNumId w:val="20"/>
  </w:num>
  <w:num w:numId="5" w16cid:durableId="435950251">
    <w:abstractNumId w:val="31"/>
  </w:num>
  <w:num w:numId="6" w16cid:durableId="1742827704">
    <w:abstractNumId w:val="34"/>
  </w:num>
  <w:num w:numId="7" w16cid:durableId="239798261">
    <w:abstractNumId w:val="7"/>
  </w:num>
  <w:num w:numId="8" w16cid:durableId="1812864926">
    <w:abstractNumId w:val="29"/>
  </w:num>
  <w:num w:numId="9" w16cid:durableId="1137380673">
    <w:abstractNumId w:val="25"/>
  </w:num>
  <w:num w:numId="10" w16cid:durableId="384840113">
    <w:abstractNumId w:val="2"/>
  </w:num>
  <w:num w:numId="11" w16cid:durableId="39208139">
    <w:abstractNumId w:val="36"/>
  </w:num>
  <w:num w:numId="12" w16cid:durableId="1431584869">
    <w:abstractNumId w:val="13"/>
  </w:num>
  <w:num w:numId="13" w16cid:durableId="942494959">
    <w:abstractNumId w:val="4"/>
  </w:num>
  <w:num w:numId="14" w16cid:durableId="2091541002">
    <w:abstractNumId w:val="30"/>
  </w:num>
  <w:num w:numId="15" w16cid:durableId="1930963630">
    <w:abstractNumId w:val="8"/>
    <w:lvlOverride w:ilvl="0">
      <w:lvl w:ilvl="0">
        <w:start w:val="1"/>
        <w:numFmt w:val="upperRoman"/>
        <w:lvlText w:val="%1."/>
        <w:lvlJc w:val="left"/>
        <w:pPr>
          <w:ind w:left="720" w:hanging="360"/>
        </w:pPr>
        <w:rPr>
          <w:b/>
          <w:b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Letter"/>
        <w:lvlText w:val="%3."/>
        <w:lvlJc w:val="right"/>
        <w:pPr>
          <w:ind w:left="23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 w16cid:durableId="1473133444">
    <w:abstractNumId w:val="17"/>
  </w:num>
  <w:num w:numId="17" w16cid:durableId="1806661983">
    <w:abstractNumId w:val="3"/>
  </w:num>
  <w:num w:numId="18" w16cid:durableId="1114666537">
    <w:abstractNumId w:val="14"/>
  </w:num>
  <w:num w:numId="19" w16cid:durableId="1026716178">
    <w:abstractNumId w:val="15"/>
  </w:num>
  <w:num w:numId="20" w16cid:durableId="848832833">
    <w:abstractNumId w:val="27"/>
  </w:num>
  <w:num w:numId="21" w16cid:durableId="1094209390">
    <w:abstractNumId w:val="23"/>
  </w:num>
  <w:num w:numId="22" w16cid:durableId="805973789">
    <w:abstractNumId w:val="9"/>
  </w:num>
  <w:num w:numId="23" w16cid:durableId="1901018932">
    <w:abstractNumId w:val="10"/>
  </w:num>
  <w:num w:numId="24" w16cid:durableId="1698241373">
    <w:abstractNumId w:val="18"/>
  </w:num>
  <w:num w:numId="25" w16cid:durableId="1530217633">
    <w:abstractNumId w:val="26"/>
  </w:num>
  <w:num w:numId="26" w16cid:durableId="1614247689">
    <w:abstractNumId w:val="35"/>
  </w:num>
  <w:num w:numId="27" w16cid:durableId="949780282">
    <w:abstractNumId w:val="21"/>
  </w:num>
  <w:num w:numId="28" w16cid:durableId="973604958">
    <w:abstractNumId w:val="22"/>
  </w:num>
  <w:num w:numId="29" w16cid:durableId="152722345">
    <w:abstractNumId w:val="16"/>
  </w:num>
  <w:num w:numId="30" w16cid:durableId="1144543215">
    <w:abstractNumId w:val="19"/>
  </w:num>
  <w:num w:numId="31" w16cid:durableId="1478373520">
    <w:abstractNumId w:val="28"/>
  </w:num>
  <w:num w:numId="32" w16cid:durableId="180515258">
    <w:abstractNumId w:val="6"/>
  </w:num>
  <w:num w:numId="33" w16cid:durableId="1543400012">
    <w:abstractNumId w:val="24"/>
  </w:num>
  <w:num w:numId="34" w16cid:durableId="495650535">
    <w:abstractNumId w:val="1"/>
  </w:num>
  <w:num w:numId="35" w16cid:durableId="738405634">
    <w:abstractNumId w:val="32"/>
  </w:num>
  <w:num w:numId="36" w16cid:durableId="228733078">
    <w:abstractNumId w:val="12"/>
  </w:num>
  <w:num w:numId="37" w16cid:durableId="1348605208">
    <w:abstractNumId w:val="33"/>
  </w:num>
  <w:num w:numId="38" w16cid:durableId="1984459463">
    <w:abstractNumId w:val="5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.Rudnik">
    <w15:presenceInfo w15:providerId="None" w15:userId="M.Rudnik"/>
  </w15:person>
  <w15:person w15:author="Magdalena Figurska">
    <w15:presenceInfo w15:providerId="None" w15:userId="Magdalena Figur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37C3"/>
    <w:rsid w:val="00010FC6"/>
    <w:rsid w:val="00022502"/>
    <w:rsid w:val="0004603C"/>
    <w:rsid w:val="00065C40"/>
    <w:rsid w:val="000813F6"/>
    <w:rsid w:val="00093D31"/>
    <w:rsid w:val="00094EF6"/>
    <w:rsid w:val="000E0078"/>
    <w:rsid w:val="000E1E07"/>
    <w:rsid w:val="000E21EF"/>
    <w:rsid w:val="000E71DE"/>
    <w:rsid w:val="000F41E1"/>
    <w:rsid w:val="0010162A"/>
    <w:rsid w:val="00116148"/>
    <w:rsid w:val="00120E31"/>
    <w:rsid w:val="001561C5"/>
    <w:rsid w:val="00167CB0"/>
    <w:rsid w:val="00182234"/>
    <w:rsid w:val="00182E9F"/>
    <w:rsid w:val="00185780"/>
    <w:rsid w:val="001A0241"/>
    <w:rsid w:val="001A2256"/>
    <w:rsid w:val="001A7FBB"/>
    <w:rsid w:val="001D4D9E"/>
    <w:rsid w:val="001E05EB"/>
    <w:rsid w:val="001E4E8D"/>
    <w:rsid w:val="00202EB9"/>
    <w:rsid w:val="00214307"/>
    <w:rsid w:val="00214BC0"/>
    <w:rsid w:val="00216084"/>
    <w:rsid w:val="00216F34"/>
    <w:rsid w:val="002313F9"/>
    <w:rsid w:val="002353A5"/>
    <w:rsid w:val="002363BF"/>
    <w:rsid w:val="00241058"/>
    <w:rsid w:val="002458D8"/>
    <w:rsid w:val="00247961"/>
    <w:rsid w:val="002559EA"/>
    <w:rsid w:val="002571F6"/>
    <w:rsid w:val="00292BE3"/>
    <w:rsid w:val="002A2399"/>
    <w:rsid w:val="002A5995"/>
    <w:rsid w:val="002B08FC"/>
    <w:rsid w:val="002C5BCB"/>
    <w:rsid w:val="002D0452"/>
    <w:rsid w:val="002D357A"/>
    <w:rsid w:val="002D66BB"/>
    <w:rsid w:val="002E6B2E"/>
    <w:rsid w:val="002E6BDD"/>
    <w:rsid w:val="002F4A1A"/>
    <w:rsid w:val="002F66E8"/>
    <w:rsid w:val="002F6B82"/>
    <w:rsid w:val="002F7568"/>
    <w:rsid w:val="003008B8"/>
    <w:rsid w:val="0030175E"/>
    <w:rsid w:val="00310274"/>
    <w:rsid w:val="003134FE"/>
    <w:rsid w:val="003203BE"/>
    <w:rsid w:val="00330D4D"/>
    <w:rsid w:val="00333ED5"/>
    <w:rsid w:val="0034474C"/>
    <w:rsid w:val="00344E7F"/>
    <w:rsid w:val="003521E8"/>
    <w:rsid w:val="0035452E"/>
    <w:rsid w:val="003561D2"/>
    <w:rsid w:val="00366980"/>
    <w:rsid w:val="003816DA"/>
    <w:rsid w:val="00385FFB"/>
    <w:rsid w:val="0039030E"/>
    <w:rsid w:val="003912F8"/>
    <w:rsid w:val="003A3335"/>
    <w:rsid w:val="003B22A8"/>
    <w:rsid w:val="003C1E48"/>
    <w:rsid w:val="003D63D7"/>
    <w:rsid w:val="003D6BB2"/>
    <w:rsid w:val="003F06E0"/>
    <w:rsid w:val="003F1E32"/>
    <w:rsid w:val="003F6B99"/>
    <w:rsid w:val="004008CF"/>
    <w:rsid w:val="00412555"/>
    <w:rsid w:val="00421CD5"/>
    <w:rsid w:val="00437E41"/>
    <w:rsid w:val="004421CD"/>
    <w:rsid w:val="00443446"/>
    <w:rsid w:val="00482EA3"/>
    <w:rsid w:val="004844AD"/>
    <w:rsid w:val="00486433"/>
    <w:rsid w:val="004A5547"/>
    <w:rsid w:val="004E396A"/>
    <w:rsid w:val="004E62F6"/>
    <w:rsid w:val="005115C2"/>
    <w:rsid w:val="00517142"/>
    <w:rsid w:val="005172DC"/>
    <w:rsid w:val="00527CA4"/>
    <w:rsid w:val="00535884"/>
    <w:rsid w:val="00571399"/>
    <w:rsid w:val="00572E07"/>
    <w:rsid w:val="00575E1E"/>
    <w:rsid w:val="005A056A"/>
    <w:rsid w:val="005B7911"/>
    <w:rsid w:val="005B7917"/>
    <w:rsid w:val="005D006E"/>
    <w:rsid w:val="005D50EE"/>
    <w:rsid w:val="005D769C"/>
    <w:rsid w:val="005E22E2"/>
    <w:rsid w:val="005E6A14"/>
    <w:rsid w:val="005F0B25"/>
    <w:rsid w:val="005F5FE4"/>
    <w:rsid w:val="00602A5C"/>
    <w:rsid w:val="00613651"/>
    <w:rsid w:val="00626DB3"/>
    <w:rsid w:val="00632C54"/>
    <w:rsid w:val="00662214"/>
    <w:rsid w:val="006760F1"/>
    <w:rsid w:val="006938F7"/>
    <w:rsid w:val="00694014"/>
    <w:rsid w:val="006A2D86"/>
    <w:rsid w:val="006B088D"/>
    <w:rsid w:val="006C296C"/>
    <w:rsid w:val="006C438E"/>
    <w:rsid w:val="006D19B4"/>
    <w:rsid w:val="006D660A"/>
    <w:rsid w:val="006E0331"/>
    <w:rsid w:val="006E040C"/>
    <w:rsid w:val="006E74B1"/>
    <w:rsid w:val="006F06FF"/>
    <w:rsid w:val="00700CF0"/>
    <w:rsid w:val="007021C9"/>
    <w:rsid w:val="0070550D"/>
    <w:rsid w:val="007077F2"/>
    <w:rsid w:val="00717864"/>
    <w:rsid w:val="00721FAF"/>
    <w:rsid w:val="00724C16"/>
    <w:rsid w:val="00726CA3"/>
    <w:rsid w:val="00734D13"/>
    <w:rsid w:val="00735813"/>
    <w:rsid w:val="00747D39"/>
    <w:rsid w:val="00760990"/>
    <w:rsid w:val="00761B48"/>
    <w:rsid w:val="00780D75"/>
    <w:rsid w:val="00786EA7"/>
    <w:rsid w:val="007A08B1"/>
    <w:rsid w:val="007B419A"/>
    <w:rsid w:val="007E1808"/>
    <w:rsid w:val="00816CF9"/>
    <w:rsid w:val="00823889"/>
    <w:rsid w:val="00836A45"/>
    <w:rsid w:val="008502CD"/>
    <w:rsid w:val="008558F0"/>
    <w:rsid w:val="00857CBB"/>
    <w:rsid w:val="00863D3F"/>
    <w:rsid w:val="008758C4"/>
    <w:rsid w:val="0087679B"/>
    <w:rsid w:val="008862D9"/>
    <w:rsid w:val="0088784C"/>
    <w:rsid w:val="00890EE1"/>
    <w:rsid w:val="008A547B"/>
    <w:rsid w:val="008A6956"/>
    <w:rsid w:val="008A6B37"/>
    <w:rsid w:val="008B3BA9"/>
    <w:rsid w:val="008C3CDD"/>
    <w:rsid w:val="008C4DE6"/>
    <w:rsid w:val="008E2F7A"/>
    <w:rsid w:val="008E6C5C"/>
    <w:rsid w:val="008F62C4"/>
    <w:rsid w:val="0090124B"/>
    <w:rsid w:val="00906F5A"/>
    <w:rsid w:val="00912AE6"/>
    <w:rsid w:val="0093639C"/>
    <w:rsid w:val="009365CF"/>
    <w:rsid w:val="00937678"/>
    <w:rsid w:val="00975280"/>
    <w:rsid w:val="00994602"/>
    <w:rsid w:val="009A5797"/>
    <w:rsid w:val="009B7B29"/>
    <w:rsid w:val="00A012C8"/>
    <w:rsid w:val="00A136F8"/>
    <w:rsid w:val="00A153FE"/>
    <w:rsid w:val="00A22B57"/>
    <w:rsid w:val="00A24966"/>
    <w:rsid w:val="00A25198"/>
    <w:rsid w:val="00A34049"/>
    <w:rsid w:val="00A42564"/>
    <w:rsid w:val="00A43F1D"/>
    <w:rsid w:val="00A834F4"/>
    <w:rsid w:val="00A8394D"/>
    <w:rsid w:val="00A92D12"/>
    <w:rsid w:val="00A93FAD"/>
    <w:rsid w:val="00A97B93"/>
    <w:rsid w:val="00AD274B"/>
    <w:rsid w:val="00AD77FF"/>
    <w:rsid w:val="00AE174B"/>
    <w:rsid w:val="00AE3319"/>
    <w:rsid w:val="00AF3C87"/>
    <w:rsid w:val="00AF3CB9"/>
    <w:rsid w:val="00AF4EB4"/>
    <w:rsid w:val="00AF6D7B"/>
    <w:rsid w:val="00B015A2"/>
    <w:rsid w:val="00B061B0"/>
    <w:rsid w:val="00B07A11"/>
    <w:rsid w:val="00B22398"/>
    <w:rsid w:val="00B371AE"/>
    <w:rsid w:val="00B43766"/>
    <w:rsid w:val="00B458D6"/>
    <w:rsid w:val="00B546E9"/>
    <w:rsid w:val="00B619ED"/>
    <w:rsid w:val="00B714FB"/>
    <w:rsid w:val="00B82EF6"/>
    <w:rsid w:val="00B85080"/>
    <w:rsid w:val="00B918ED"/>
    <w:rsid w:val="00B96EB0"/>
    <w:rsid w:val="00BC79CC"/>
    <w:rsid w:val="00BE34A2"/>
    <w:rsid w:val="00BF20A3"/>
    <w:rsid w:val="00C06AC7"/>
    <w:rsid w:val="00C0733F"/>
    <w:rsid w:val="00C14A13"/>
    <w:rsid w:val="00C201B2"/>
    <w:rsid w:val="00C24F21"/>
    <w:rsid w:val="00C3461A"/>
    <w:rsid w:val="00C34858"/>
    <w:rsid w:val="00C3532B"/>
    <w:rsid w:val="00C40D87"/>
    <w:rsid w:val="00C4724F"/>
    <w:rsid w:val="00C472A5"/>
    <w:rsid w:val="00C92A1A"/>
    <w:rsid w:val="00C965EE"/>
    <w:rsid w:val="00C97019"/>
    <w:rsid w:val="00CA36D9"/>
    <w:rsid w:val="00CA4211"/>
    <w:rsid w:val="00CB1E8E"/>
    <w:rsid w:val="00CB4D16"/>
    <w:rsid w:val="00CB53C1"/>
    <w:rsid w:val="00CC2AA1"/>
    <w:rsid w:val="00CC431D"/>
    <w:rsid w:val="00CE1BB2"/>
    <w:rsid w:val="00CF1AB9"/>
    <w:rsid w:val="00D00047"/>
    <w:rsid w:val="00D13F42"/>
    <w:rsid w:val="00D24905"/>
    <w:rsid w:val="00D44D29"/>
    <w:rsid w:val="00D74EB7"/>
    <w:rsid w:val="00D82235"/>
    <w:rsid w:val="00D84C1B"/>
    <w:rsid w:val="00D90993"/>
    <w:rsid w:val="00D9472F"/>
    <w:rsid w:val="00DA140C"/>
    <w:rsid w:val="00DA682C"/>
    <w:rsid w:val="00DC0C56"/>
    <w:rsid w:val="00DE11CA"/>
    <w:rsid w:val="00DE4495"/>
    <w:rsid w:val="00DE5D55"/>
    <w:rsid w:val="00DF15EF"/>
    <w:rsid w:val="00DF5151"/>
    <w:rsid w:val="00E1663C"/>
    <w:rsid w:val="00E33211"/>
    <w:rsid w:val="00E47AD8"/>
    <w:rsid w:val="00E52042"/>
    <w:rsid w:val="00E77E3C"/>
    <w:rsid w:val="00E8026E"/>
    <w:rsid w:val="00E90A7D"/>
    <w:rsid w:val="00E97737"/>
    <w:rsid w:val="00EA197F"/>
    <w:rsid w:val="00EA5546"/>
    <w:rsid w:val="00EB4368"/>
    <w:rsid w:val="00EB7791"/>
    <w:rsid w:val="00EC3CB6"/>
    <w:rsid w:val="00EC6832"/>
    <w:rsid w:val="00ED021F"/>
    <w:rsid w:val="00ED5340"/>
    <w:rsid w:val="00EE1F12"/>
    <w:rsid w:val="00EE2D4B"/>
    <w:rsid w:val="00EE312E"/>
    <w:rsid w:val="00EF760B"/>
    <w:rsid w:val="00F0126E"/>
    <w:rsid w:val="00F34F13"/>
    <w:rsid w:val="00F4054E"/>
    <w:rsid w:val="00F40EA1"/>
    <w:rsid w:val="00F47C01"/>
    <w:rsid w:val="00F609CA"/>
    <w:rsid w:val="00F6134F"/>
    <w:rsid w:val="00F753C2"/>
    <w:rsid w:val="00F82EAB"/>
    <w:rsid w:val="00F8620F"/>
    <w:rsid w:val="00F90B0F"/>
    <w:rsid w:val="00F9326E"/>
    <w:rsid w:val="00F93407"/>
    <w:rsid w:val="00FA18C3"/>
    <w:rsid w:val="00FA5D4E"/>
    <w:rsid w:val="00FA5EC9"/>
    <w:rsid w:val="00FC3BD5"/>
    <w:rsid w:val="00FC721E"/>
    <w:rsid w:val="00FD1DE0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E174B"/>
  </w:style>
  <w:style w:type="numbering" w:customStyle="1" w:styleId="Styl1">
    <w:name w:val="Styl1"/>
    <w:uiPriority w:val="99"/>
    <w:rsid w:val="00BE34A2"/>
    <w:pPr>
      <w:numPr>
        <w:numId w:val="16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81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8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powiat-wolominski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4A4-434E-4FB0-B341-CEBA6086AE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450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M.Rudnik</cp:lastModifiedBy>
  <cp:revision>7</cp:revision>
  <cp:lastPrinted>2025-11-07T14:21:00Z</cp:lastPrinted>
  <dcterms:created xsi:type="dcterms:W3CDTF">2025-11-05T11:28:00Z</dcterms:created>
  <dcterms:modified xsi:type="dcterms:W3CDTF">2025-11-14T09:59:00Z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